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4BDFD" w14:textId="77777777" w:rsidR="00796409" w:rsidRPr="005E0F8B" w:rsidRDefault="00DC17F5">
      <w:pPr>
        <w:rPr>
          <w:rFonts w:ascii="Times New Roman" w:hAnsi="Times New Roman" w:cs="Times New Roman"/>
          <w:b/>
        </w:rPr>
      </w:pPr>
      <w:r w:rsidRPr="005E0F8B">
        <w:rPr>
          <w:rFonts w:ascii="Times New Roman" w:hAnsi="Times New Roman" w:cs="Times New Roman"/>
          <w:b/>
        </w:rPr>
        <w:t>Zpráva o činnosti MAS Sokolovsko za</w:t>
      </w:r>
      <w:r w:rsidR="00A66B67" w:rsidRPr="005E0F8B">
        <w:rPr>
          <w:rFonts w:ascii="Times New Roman" w:hAnsi="Times New Roman" w:cs="Times New Roman"/>
          <w:b/>
        </w:rPr>
        <w:t xml:space="preserve"> listopad</w:t>
      </w:r>
      <w:r w:rsidRPr="005E0F8B">
        <w:rPr>
          <w:rFonts w:ascii="Times New Roman" w:hAnsi="Times New Roman" w:cs="Times New Roman"/>
          <w:b/>
        </w:rPr>
        <w:t xml:space="preserve"> 2017</w:t>
      </w:r>
    </w:p>
    <w:p w14:paraId="4B69694D" w14:textId="77777777" w:rsidR="00DC17F5" w:rsidRPr="005E0F8B" w:rsidRDefault="00DC17F5">
      <w:pPr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</w:rPr>
        <w:t xml:space="preserve">Dobrý den, </w:t>
      </w:r>
    </w:p>
    <w:p w14:paraId="25F9995F" w14:textId="77777777" w:rsidR="00DC17F5" w:rsidRPr="005E0F8B" w:rsidRDefault="00DC17F5">
      <w:pPr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</w:rPr>
        <w:t>rádi b</w:t>
      </w:r>
      <w:r w:rsidR="00705DD5" w:rsidRPr="005E0F8B">
        <w:rPr>
          <w:rFonts w:ascii="Times New Roman" w:hAnsi="Times New Roman" w:cs="Times New Roman"/>
        </w:rPr>
        <w:t>ychom Vás souhrnně informovali o nejdůležitějších činnostech, kterým se v měsíci</w:t>
      </w:r>
      <w:del w:id="0" w:author="Ivana Jágriková" w:date="2017-12-01T15:39:00Z">
        <w:r w:rsidR="00705DD5" w:rsidRPr="005E0F8B" w:rsidDel="000D4E3F">
          <w:rPr>
            <w:rFonts w:ascii="Times New Roman" w:hAnsi="Times New Roman" w:cs="Times New Roman"/>
          </w:rPr>
          <w:delText xml:space="preserve"> </w:delText>
        </w:r>
      </w:del>
      <w:r w:rsidR="00A66B67" w:rsidRPr="005E0F8B">
        <w:rPr>
          <w:rFonts w:ascii="Times New Roman" w:hAnsi="Times New Roman" w:cs="Times New Roman"/>
        </w:rPr>
        <w:t xml:space="preserve"> listopadu </w:t>
      </w:r>
      <w:r w:rsidR="00705DD5" w:rsidRPr="005E0F8B">
        <w:rPr>
          <w:rFonts w:ascii="Times New Roman" w:hAnsi="Times New Roman" w:cs="Times New Roman"/>
        </w:rPr>
        <w:t>2017 manažeři MAS Sokolovsko o.p.s. věnovali:</w:t>
      </w:r>
    </w:p>
    <w:p w14:paraId="737DA8A7" w14:textId="77777777" w:rsidR="00705DD5" w:rsidRPr="005E0F8B" w:rsidRDefault="00705DD5" w:rsidP="00705DD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5E0F8B">
        <w:rPr>
          <w:rFonts w:ascii="Times New Roman" w:hAnsi="Times New Roman" w:cs="Times New Roman"/>
          <w:b/>
        </w:rPr>
        <w:t>SCLLD MAS na období 2014 - 2020</w:t>
      </w:r>
    </w:p>
    <w:p w14:paraId="36BBF206" w14:textId="2A300B31" w:rsidR="00705DD5" w:rsidRPr="005E0F8B" w:rsidRDefault="00705DD5" w:rsidP="00705DD5">
      <w:pPr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  <w:u w:val="single"/>
        </w:rPr>
        <w:t>IROP:</w:t>
      </w:r>
      <w:r w:rsidRPr="005E0F8B">
        <w:rPr>
          <w:rFonts w:ascii="Times New Roman" w:hAnsi="Times New Roman" w:cs="Times New Roman"/>
        </w:rPr>
        <w:t xml:space="preserve"> </w:t>
      </w:r>
      <w:r w:rsidR="00693723" w:rsidRPr="005E0F8B">
        <w:rPr>
          <w:rFonts w:ascii="Times New Roman" w:hAnsi="Times New Roman" w:cs="Times New Roman"/>
        </w:rPr>
        <w:t>V Programovém rámci IROP jsme v měsíci listopad</w:t>
      </w:r>
      <w:r w:rsidR="005E0F8B" w:rsidRPr="005E0F8B">
        <w:rPr>
          <w:rFonts w:ascii="Times New Roman" w:hAnsi="Times New Roman" w:cs="Times New Roman"/>
        </w:rPr>
        <w:t>u</w:t>
      </w:r>
      <w:r w:rsidR="00693723" w:rsidRPr="005E0F8B">
        <w:rPr>
          <w:rFonts w:ascii="Times New Roman" w:hAnsi="Times New Roman" w:cs="Times New Roman"/>
        </w:rPr>
        <w:t xml:space="preserve"> uspořádali dva semináře. Na seminářích jsme se zabývali mimo jiné problematikou žádostí o změnu v integrovaných projektech (pokud budete chtít podat žádost o změnu v projektu přes CLLD IROP, kontaktujte kancelář MAS Sokolovsko). Probíhaly konzultace se žadateli. Postupně začínají žadatelům přicházet připomínky k závěrečnému ověření způsobilosti projektu. První tři žádosti jsou již</w:t>
      </w:r>
      <w:r w:rsidR="007E547A" w:rsidRPr="005E0F8B">
        <w:rPr>
          <w:rFonts w:ascii="Times New Roman" w:hAnsi="Times New Roman" w:cs="Times New Roman"/>
        </w:rPr>
        <w:t xml:space="preserve"> ve stavu</w:t>
      </w:r>
      <w:r w:rsidR="00693723" w:rsidRPr="005E0F8B">
        <w:rPr>
          <w:rFonts w:ascii="Times New Roman" w:hAnsi="Times New Roman" w:cs="Times New Roman"/>
        </w:rPr>
        <w:t xml:space="preserve"> před vydáním právního aktu. ŘO IROP vydal </w:t>
      </w:r>
      <w:r w:rsidR="000D4E3F" w:rsidRPr="005E0F8B">
        <w:rPr>
          <w:rFonts w:ascii="Times New Roman" w:hAnsi="Times New Roman" w:cs="Times New Roman"/>
        </w:rPr>
        <w:t xml:space="preserve">nové </w:t>
      </w:r>
      <w:r w:rsidR="00693723" w:rsidRPr="005E0F8B">
        <w:rPr>
          <w:rFonts w:ascii="Times New Roman" w:hAnsi="Times New Roman" w:cs="Times New Roman"/>
        </w:rPr>
        <w:t>požadavky na interní postupy MAS v </w:t>
      </w:r>
      <w:proofErr w:type="spellStart"/>
      <w:r w:rsidR="00693723" w:rsidRPr="005E0F8B">
        <w:rPr>
          <w:rFonts w:ascii="Times New Roman" w:hAnsi="Times New Roman" w:cs="Times New Roman"/>
        </w:rPr>
        <w:t>IROPu</w:t>
      </w:r>
      <w:proofErr w:type="spellEnd"/>
      <w:r w:rsidR="00693723" w:rsidRPr="005E0F8B">
        <w:rPr>
          <w:rFonts w:ascii="Times New Roman" w:hAnsi="Times New Roman" w:cs="Times New Roman"/>
        </w:rPr>
        <w:t>. Manažerka MAS proto musela přepracovat směrnici č. 01 pro část IROP. Na konci měsíce byla tato směrnice schválena ze strany ŘO IROP. Dále jsou připravovány výzvy v </w:t>
      </w:r>
      <w:proofErr w:type="spellStart"/>
      <w:r w:rsidR="00693723" w:rsidRPr="005E0F8B">
        <w:rPr>
          <w:rFonts w:ascii="Times New Roman" w:hAnsi="Times New Roman" w:cs="Times New Roman"/>
        </w:rPr>
        <w:t>IROPu</w:t>
      </w:r>
      <w:proofErr w:type="spellEnd"/>
      <w:r w:rsidR="00693723" w:rsidRPr="005E0F8B">
        <w:rPr>
          <w:rFonts w:ascii="Times New Roman" w:hAnsi="Times New Roman" w:cs="Times New Roman"/>
        </w:rPr>
        <w:t xml:space="preserve"> na rok 2018. Předpokládaný termín vyhlášení výzev je 3.1.2018. Informace o zaměření výzev jsou uvedeny v harmonogramu výzev na webu MAS Sokolovsko v sekci IROP.</w:t>
      </w:r>
    </w:p>
    <w:p w14:paraId="6340A49F" w14:textId="77777777" w:rsidR="00705DD5" w:rsidRPr="005E0F8B" w:rsidRDefault="00705DD5" w:rsidP="00705DD5">
      <w:pPr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  <w:u w:val="single"/>
        </w:rPr>
        <w:t>OPZ:</w:t>
      </w:r>
      <w:r w:rsidRPr="005E0F8B">
        <w:rPr>
          <w:rFonts w:ascii="Times New Roman" w:hAnsi="Times New Roman" w:cs="Times New Roman"/>
        </w:rPr>
        <w:t xml:space="preserve"> </w:t>
      </w:r>
      <w:r w:rsidR="00483477" w:rsidRPr="005E0F8B">
        <w:rPr>
          <w:rFonts w:ascii="Times New Roman" w:hAnsi="Times New Roman" w:cs="Times New Roman"/>
        </w:rPr>
        <w:t>V rámci OPZ byl realizován dne 29. 11. 2017 seminář pro příjemce dotace výzev Sociální služby a další programy na podporu sociálního začleňování, komunitní sociální práce a komunitní centra na území MAS Sokolovsko a Sociální podnikání na území MAS Sokolovsko; dále probíhá závěrečné ověření způsobilosti žádostí podaných do výzvy Prorodinná opatření na území MAS Sokolovsko a Zaměstnanost na území MAS Sokolovsko.</w:t>
      </w:r>
    </w:p>
    <w:p w14:paraId="41F85CCD" w14:textId="102A16F1" w:rsidR="00705DD5" w:rsidRPr="005E0F8B" w:rsidRDefault="00705DD5" w:rsidP="00705DD5">
      <w:pPr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  <w:u w:val="single"/>
        </w:rPr>
        <w:t>PRV:</w:t>
      </w:r>
      <w:r w:rsidRPr="005E0F8B">
        <w:rPr>
          <w:rFonts w:ascii="Times New Roman" w:hAnsi="Times New Roman" w:cs="Times New Roman"/>
        </w:rPr>
        <w:t xml:space="preserve"> </w:t>
      </w:r>
      <w:r w:rsidR="005A08B0" w:rsidRPr="005E0F8B">
        <w:rPr>
          <w:rFonts w:ascii="Times New Roman" w:hAnsi="Times New Roman" w:cs="Times New Roman"/>
        </w:rPr>
        <w:t>také v listopadu docházelo ze strany RO SZIF k administrativní kontrole žádostí o dotaci, které obsahovaly výběrová řízení a k zasílání připomínek ze strany RO SZIF žadatelům. V listopadu tak byly již všechny připomínky k žádostem všech žadatelů vypořádány. Nyní čekají žadatelé na konečný verdikt o poskytnutí/neposkytnutí dotace. Dne 14. 11. 2017 se na Statku Bernard uskutečnil seminář pro příjemce v rámci PRV a dne 29. 11. 2017 proběhl seminář pro potenciální žadatele PRV pro rok 2018. Je připravovaná výzva pro rok 2018 a probíhají individuální konzultace s potenciálními žadateli.</w:t>
      </w:r>
    </w:p>
    <w:p w14:paraId="3BECE719" w14:textId="2A413601" w:rsidR="00705DD5" w:rsidRPr="005E0F8B" w:rsidRDefault="00705DD5" w:rsidP="005E0F8B">
      <w:pPr>
        <w:pStyle w:val="Odstavecseseznamem"/>
        <w:numPr>
          <w:ilvl w:val="0"/>
          <w:numId w:val="1"/>
        </w:numPr>
        <w:ind w:left="708"/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  <w:b/>
        </w:rPr>
        <w:t>Posílení kapacit CLLD pro MAS Sokolovsko na období 2015 – 2017</w:t>
      </w:r>
      <w:r w:rsidR="005E0F8B" w:rsidRPr="005E0F8B">
        <w:rPr>
          <w:rFonts w:ascii="Times New Roman" w:hAnsi="Times New Roman" w:cs="Times New Roman"/>
          <w:b/>
        </w:rPr>
        <w:t xml:space="preserve"> – </w:t>
      </w:r>
      <w:r w:rsidR="000D4E3F" w:rsidRPr="005E0F8B">
        <w:rPr>
          <w:rFonts w:ascii="Times New Roman" w:hAnsi="Times New Roman" w:cs="Times New Roman"/>
        </w:rPr>
        <w:t>Projekt byl zaměřený na zajištění prostředků spojených s vyhlašováním a administrováním výzev v rámci SCLLD. Datum ukončení projektu bylo 30.112017. Správní rada MAS schválila podání navazující žádosti o dotaci na projekt, který bude řešit režie MAS v letech 2018-2023.</w:t>
      </w:r>
    </w:p>
    <w:p w14:paraId="0A6A8D37" w14:textId="31577119" w:rsidR="00705DD5" w:rsidRPr="005E0F8B" w:rsidRDefault="00705DD5" w:rsidP="00705D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5E0F8B">
        <w:rPr>
          <w:rFonts w:ascii="Times New Roman" w:hAnsi="Times New Roman" w:cs="Times New Roman"/>
          <w:b/>
        </w:rPr>
        <w:t>MAP ORP Kraslice</w:t>
      </w:r>
      <w:r w:rsidRPr="005E0F8B">
        <w:rPr>
          <w:rFonts w:ascii="Times New Roman" w:hAnsi="Times New Roman" w:cs="Times New Roman"/>
        </w:rPr>
        <w:t xml:space="preserve"> – </w:t>
      </w:r>
      <w:r w:rsidR="00483477" w:rsidRPr="005E0F8B">
        <w:rPr>
          <w:rFonts w:ascii="Times New Roman" w:hAnsi="Times New Roman" w:cs="Times New Roman"/>
        </w:rPr>
        <w:t>projekt byl na konci měsíce zdárně ukončen. V listopadu pr</w:t>
      </w:r>
      <w:r w:rsidR="005A08B0" w:rsidRPr="005E0F8B">
        <w:rPr>
          <w:rFonts w:ascii="Times New Roman" w:hAnsi="Times New Roman" w:cs="Times New Roman"/>
        </w:rPr>
        <w:t>o</w:t>
      </w:r>
      <w:r w:rsidR="00483477" w:rsidRPr="005E0F8B">
        <w:rPr>
          <w:rFonts w:ascii="Times New Roman" w:hAnsi="Times New Roman" w:cs="Times New Roman"/>
        </w:rPr>
        <w:t xml:space="preserve">běhlo společné setkání pracovních skupin, závěrečné neformální setkání aktérů, byly zkompletovány všechny Dohody o spolupráci a zajištěno schválení dokumentu MAP všemi zřizovateli na území ORP; byla podána Zor a </w:t>
      </w:r>
      <w:proofErr w:type="spellStart"/>
      <w:r w:rsidR="00483477" w:rsidRPr="005E0F8B">
        <w:rPr>
          <w:rFonts w:ascii="Times New Roman" w:hAnsi="Times New Roman" w:cs="Times New Roman"/>
        </w:rPr>
        <w:t>ŽoP</w:t>
      </w:r>
      <w:proofErr w:type="spellEnd"/>
      <w:r w:rsidR="00483477" w:rsidRPr="005E0F8B">
        <w:rPr>
          <w:rFonts w:ascii="Times New Roman" w:hAnsi="Times New Roman" w:cs="Times New Roman"/>
        </w:rPr>
        <w:t>. Byly realizovány vzdělávací aktivity jako Dopravní výchova (zapojeno celkem 6 subjektů), kurz Práce s problematickým třídním kolektivem a kurz Hodnotový učitel.</w:t>
      </w:r>
    </w:p>
    <w:p w14:paraId="34B8365F" w14:textId="77777777" w:rsidR="00483477" w:rsidRPr="005E0F8B" w:rsidRDefault="00705DD5" w:rsidP="0048347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5E0F8B">
        <w:rPr>
          <w:rFonts w:ascii="Times New Roman" w:hAnsi="Times New Roman" w:cs="Times New Roman"/>
          <w:b/>
        </w:rPr>
        <w:t xml:space="preserve">MAP ORP Sokolov – </w:t>
      </w:r>
      <w:r w:rsidR="00483477" w:rsidRPr="005E0F8B">
        <w:rPr>
          <w:rFonts w:ascii="Times New Roman" w:hAnsi="Times New Roman" w:cs="Times New Roman"/>
        </w:rPr>
        <w:t>také tento projekt byl úspěšně ukončen, dokument MAP byl schválen cca 80% zřizovateli z území ORP, proběhlo společné setkání pracovních skupin a závěrečné neformální setkání aktérů. Byly realizovány aktivity v rámci Budování znalostních kapacit</w:t>
      </w:r>
      <w:r w:rsidR="00483477" w:rsidRPr="005E0F8B">
        <w:rPr>
          <w:rFonts w:ascii="Times New Roman" w:hAnsi="Times New Roman" w:cs="Times New Roman"/>
          <w:b/>
        </w:rPr>
        <w:t xml:space="preserve"> </w:t>
      </w:r>
      <w:r w:rsidR="00483477" w:rsidRPr="005E0F8B">
        <w:rPr>
          <w:rFonts w:ascii="Times New Roman" w:hAnsi="Times New Roman" w:cs="Times New Roman"/>
        </w:rPr>
        <w:t xml:space="preserve">kurz Práce s problematickým třídním kolektivem a kurz Hodnotový učitel. Byla podána </w:t>
      </w:r>
      <w:proofErr w:type="spellStart"/>
      <w:r w:rsidR="00483477" w:rsidRPr="005E0F8B">
        <w:rPr>
          <w:rFonts w:ascii="Times New Roman" w:hAnsi="Times New Roman" w:cs="Times New Roman"/>
        </w:rPr>
        <w:t>ZoR</w:t>
      </w:r>
      <w:proofErr w:type="spellEnd"/>
      <w:r w:rsidR="00483477" w:rsidRPr="005E0F8B">
        <w:rPr>
          <w:rFonts w:ascii="Times New Roman" w:hAnsi="Times New Roman" w:cs="Times New Roman"/>
        </w:rPr>
        <w:t xml:space="preserve"> a </w:t>
      </w:r>
      <w:proofErr w:type="spellStart"/>
      <w:r w:rsidR="00483477" w:rsidRPr="005E0F8B">
        <w:rPr>
          <w:rFonts w:ascii="Times New Roman" w:hAnsi="Times New Roman" w:cs="Times New Roman"/>
        </w:rPr>
        <w:t>ŽoP</w:t>
      </w:r>
      <w:proofErr w:type="spellEnd"/>
      <w:r w:rsidR="00483477" w:rsidRPr="005E0F8B">
        <w:rPr>
          <w:rFonts w:ascii="Times New Roman" w:hAnsi="Times New Roman" w:cs="Times New Roman"/>
        </w:rPr>
        <w:t>.</w:t>
      </w:r>
    </w:p>
    <w:p w14:paraId="1A0AA79E" w14:textId="77777777" w:rsidR="00483477" w:rsidRPr="005E0F8B" w:rsidRDefault="00483477" w:rsidP="00483477">
      <w:pPr>
        <w:pStyle w:val="Odstavecseseznamem"/>
        <w:jc w:val="both"/>
        <w:rPr>
          <w:rFonts w:ascii="Times New Roman" w:hAnsi="Times New Roman" w:cs="Times New Roman"/>
          <w:b/>
        </w:rPr>
      </w:pPr>
    </w:p>
    <w:p w14:paraId="25CD085B" w14:textId="77777777" w:rsidR="00705DD5" w:rsidRPr="005E0F8B" w:rsidRDefault="00483477" w:rsidP="00483477">
      <w:pPr>
        <w:pStyle w:val="Odstavecseseznamem"/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</w:rPr>
        <w:lastRenderedPageBreak/>
        <w:t>Na RSK byla schválena MAS Sokolovsko jako nositel návazného projektu MAP II a implementace, přičemž pro tento projekt dojde ke sloučení ORP Sokolov a ORP Kraslice. V současné době probíhají práce na žádosti.</w:t>
      </w:r>
    </w:p>
    <w:p w14:paraId="62C9CEE3" w14:textId="72D93E52" w:rsidR="00705DD5" w:rsidRPr="005E0F8B" w:rsidRDefault="00705DD5" w:rsidP="00705D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5E0F8B">
        <w:rPr>
          <w:rFonts w:ascii="Times New Roman" w:hAnsi="Times New Roman" w:cs="Times New Roman"/>
          <w:b/>
        </w:rPr>
        <w:t>MAP ORP Karlovy Vary</w:t>
      </w:r>
      <w:r w:rsidRPr="005E0F8B">
        <w:rPr>
          <w:rFonts w:ascii="Times New Roman" w:hAnsi="Times New Roman" w:cs="Times New Roman"/>
        </w:rPr>
        <w:t xml:space="preserve"> – </w:t>
      </w:r>
      <w:r w:rsidR="00170179" w:rsidRPr="005E0F8B">
        <w:rPr>
          <w:rFonts w:ascii="Times New Roman" w:hAnsi="Times New Roman" w:cs="Times New Roman"/>
        </w:rPr>
        <w:t>Realizovali jsme</w:t>
      </w:r>
      <w:r w:rsidR="007E547A" w:rsidRPr="005E0F8B">
        <w:rPr>
          <w:rFonts w:ascii="Times New Roman" w:hAnsi="Times New Roman" w:cs="Times New Roman"/>
        </w:rPr>
        <w:t xml:space="preserve"> poslední vzdělávací aktivity (např. seminář spolupráce pedagoga a asistenta pedagoga, seminář na téma práce s žáky se speciálními poruchami učení, exkurze do plzeňské </w:t>
      </w:r>
      <w:proofErr w:type="spellStart"/>
      <w:r w:rsidR="007E547A" w:rsidRPr="005E0F8B">
        <w:rPr>
          <w:rFonts w:ascii="Times New Roman" w:hAnsi="Times New Roman" w:cs="Times New Roman"/>
        </w:rPr>
        <w:t>Techmanie</w:t>
      </w:r>
      <w:proofErr w:type="spellEnd"/>
      <w:r w:rsidR="00170179" w:rsidRPr="005E0F8B">
        <w:rPr>
          <w:rFonts w:ascii="Times New Roman" w:hAnsi="Times New Roman" w:cs="Times New Roman"/>
        </w:rPr>
        <w:t>). Proběhlo per rollam hlasování Řídícího výboru. Sbírali jsme souhlasy zřizovatelů škol s dokumentem. Projekt</w:t>
      </w:r>
      <w:r w:rsidR="005E0F8B" w:rsidRPr="005E0F8B">
        <w:rPr>
          <w:rFonts w:ascii="Times New Roman" w:hAnsi="Times New Roman" w:cs="Times New Roman"/>
        </w:rPr>
        <w:t xml:space="preserve"> „MAP ORP Karlovy Vary“ byl k 30</w:t>
      </w:r>
      <w:r w:rsidR="00170179" w:rsidRPr="005E0F8B">
        <w:rPr>
          <w:rFonts w:ascii="Times New Roman" w:hAnsi="Times New Roman" w:cs="Times New Roman"/>
        </w:rPr>
        <w:t>.</w:t>
      </w:r>
      <w:r w:rsidR="005E0F8B" w:rsidRPr="005E0F8B">
        <w:rPr>
          <w:rFonts w:ascii="Times New Roman" w:hAnsi="Times New Roman" w:cs="Times New Roman"/>
        </w:rPr>
        <w:t xml:space="preserve"> </w:t>
      </w:r>
      <w:r w:rsidR="00170179" w:rsidRPr="005E0F8B">
        <w:rPr>
          <w:rFonts w:ascii="Times New Roman" w:hAnsi="Times New Roman" w:cs="Times New Roman"/>
        </w:rPr>
        <w:t>11.</w:t>
      </w:r>
      <w:r w:rsidR="005E0F8B" w:rsidRPr="005E0F8B">
        <w:rPr>
          <w:rFonts w:ascii="Times New Roman" w:hAnsi="Times New Roman" w:cs="Times New Roman"/>
        </w:rPr>
        <w:t xml:space="preserve"> </w:t>
      </w:r>
      <w:r w:rsidR="00170179" w:rsidRPr="005E0F8B">
        <w:rPr>
          <w:rFonts w:ascii="Times New Roman" w:hAnsi="Times New Roman" w:cs="Times New Roman"/>
        </w:rPr>
        <w:t>2017 ukončen, čeká nás ještě podání poslední zprávy o realizaci. Realizační tým připravuje žádost o podporu na návazný projekt „MAP Karlovarsko II“.  Regionální stálá konference na svém listopadovém jednání schválila MAS Sokolovsko opět jako nositele místního akčního plánu na území správního obvodu obce s rozšířenou působností Karlovy Vary. Opět budeme úzce spolupracovat na realizaci tohoto projektu s MAS Vladař a MAS Kraj živých vod. V současné době probíhají schůzky, na kterých nový projekt představujeme ředitelům škol a zřizovatelům.</w:t>
      </w:r>
      <w:r w:rsidR="002A5B92" w:rsidRPr="005E0F8B">
        <w:rPr>
          <w:rFonts w:ascii="Times New Roman" w:hAnsi="Times New Roman" w:cs="Times New Roman"/>
        </w:rPr>
        <w:t xml:space="preserve"> Manažerka MAS se také zúčastnila semináře na MŠMT věnovanému přípravě projektů na MAP II.</w:t>
      </w:r>
    </w:p>
    <w:p w14:paraId="7312BD71" w14:textId="77777777" w:rsidR="00E16C0A" w:rsidRPr="005E0F8B" w:rsidRDefault="00E16C0A" w:rsidP="00705D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5E0F8B">
        <w:rPr>
          <w:rFonts w:ascii="Times New Roman" w:hAnsi="Times New Roman" w:cs="Times New Roman"/>
          <w:b/>
        </w:rPr>
        <w:t>Animace mateřských a základních škol</w:t>
      </w:r>
      <w:r w:rsidRPr="005E0F8B">
        <w:rPr>
          <w:rFonts w:ascii="Times New Roman" w:hAnsi="Times New Roman" w:cs="Times New Roman"/>
        </w:rPr>
        <w:t xml:space="preserve"> – </w:t>
      </w:r>
      <w:r w:rsidR="00483477" w:rsidRPr="005E0F8B">
        <w:rPr>
          <w:rFonts w:ascii="Times New Roman" w:hAnsi="Times New Roman" w:cs="Times New Roman"/>
        </w:rPr>
        <w:t>byl uspořádán seminář pro příjemce projektů zjednodušeného financí – šablon, manažerka MAS se zúčastnila semináře MŠMT v Praze a mohla tak vedoucím pracovníkům škol na území MAS poskytnout neoficiální informace týkající se chystané druhé výzvy (únor 2018). Manaže</w:t>
      </w:r>
      <w:r w:rsidR="00D8297A" w:rsidRPr="005E0F8B">
        <w:rPr>
          <w:rFonts w:ascii="Times New Roman" w:hAnsi="Times New Roman" w:cs="Times New Roman"/>
        </w:rPr>
        <w:t>r</w:t>
      </w:r>
      <w:r w:rsidR="00483477" w:rsidRPr="005E0F8B">
        <w:rPr>
          <w:rFonts w:ascii="Times New Roman" w:hAnsi="Times New Roman" w:cs="Times New Roman"/>
        </w:rPr>
        <w:t>ka MAS se zúčastnila celokrajského kolokvia ředitelů ZUŠ, na němž seznámila ředitele s podmínkami a základními informace</w:t>
      </w:r>
      <w:r w:rsidR="00D8297A" w:rsidRPr="005E0F8B">
        <w:rPr>
          <w:rFonts w:ascii="Times New Roman" w:hAnsi="Times New Roman" w:cs="Times New Roman"/>
        </w:rPr>
        <w:t>mi</w:t>
      </w:r>
      <w:r w:rsidR="00483477" w:rsidRPr="005E0F8B">
        <w:rPr>
          <w:rFonts w:ascii="Times New Roman" w:hAnsi="Times New Roman" w:cs="Times New Roman"/>
        </w:rPr>
        <w:t xml:space="preserve"> k šablonám, </w:t>
      </w:r>
      <w:r w:rsidR="00D8297A" w:rsidRPr="005E0F8B">
        <w:rPr>
          <w:rFonts w:ascii="Times New Roman" w:hAnsi="Times New Roman" w:cs="Times New Roman"/>
        </w:rPr>
        <w:t>jelikož ZUŠ budou nově</w:t>
      </w:r>
      <w:r w:rsidR="00483477" w:rsidRPr="005E0F8B">
        <w:rPr>
          <w:rFonts w:ascii="Times New Roman" w:hAnsi="Times New Roman" w:cs="Times New Roman"/>
        </w:rPr>
        <w:t xml:space="preserve"> v chystané výzvě p</w:t>
      </w:r>
      <w:r w:rsidR="00D8297A" w:rsidRPr="005E0F8B">
        <w:rPr>
          <w:rFonts w:ascii="Times New Roman" w:hAnsi="Times New Roman" w:cs="Times New Roman"/>
        </w:rPr>
        <w:t>odporovanými žadateli, a absolvovala 2 individuální schůzky na toto téma.</w:t>
      </w:r>
    </w:p>
    <w:p w14:paraId="67B30E9C" w14:textId="77777777" w:rsidR="005E0F8B" w:rsidRPr="005E0F8B" w:rsidRDefault="00E16C0A" w:rsidP="00705D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5E0F8B">
        <w:rPr>
          <w:rFonts w:ascii="Times New Roman" w:hAnsi="Times New Roman" w:cs="Times New Roman"/>
          <w:b/>
        </w:rPr>
        <w:t>Karlova stezka II – Další rozvoj a pokračování Karlovy stezky (CZ/Sasko)</w:t>
      </w:r>
      <w:r w:rsidR="00CB4BAF" w:rsidRPr="005E0F8B">
        <w:rPr>
          <w:rFonts w:ascii="Times New Roman" w:hAnsi="Times New Roman" w:cs="Times New Roman"/>
          <w:b/>
        </w:rPr>
        <w:t xml:space="preserve"> -</w:t>
      </w:r>
    </w:p>
    <w:p w14:paraId="2613BD08" w14:textId="77777777" w:rsidR="005E0F8B" w:rsidRPr="005E0F8B" w:rsidRDefault="005E0F8B" w:rsidP="005E0F8B">
      <w:pPr>
        <w:pStyle w:val="Odstavecseseznamem"/>
        <w:spacing w:after="0"/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</w:rPr>
        <w:t xml:space="preserve">V říjnu 2017 byla ukončena kontrola vyúčtování předchozí etapy. Obsahově je nyní zpracováván tzv. </w:t>
      </w:r>
      <w:proofErr w:type="spellStart"/>
      <w:r w:rsidRPr="005E0F8B">
        <w:rPr>
          <w:rFonts w:ascii="Times New Roman" w:hAnsi="Times New Roman" w:cs="Times New Roman"/>
        </w:rPr>
        <w:t>Masterplan</w:t>
      </w:r>
      <w:proofErr w:type="spellEnd"/>
      <w:r w:rsidRPr="005E0F8B">
        <w:rPr>
          <w:rFonts w:ascii="Times New Roman" w:hAnsi="Times New Roman" w:cs="Times New Roman"/>
        </w:rPr>
        <w:t xml:space="preserve"> pro území města Chodova, který řeší návaznosti cyklotras na tomto území.  </w:t>
      </w:r>
    </w:p>
    <w:p w14:paraId="18622AC8" w14:textId="5E47ABDA" w:rsidR="00E16C0A" w:rsidRPr="005E0F8B" w:rsidRDefault="00E16C0A" w:rsidP="00705D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5E0F8B">
        <w:rPr>
          <w:rFonts w:ascii="Times New Roman" w:hAnsi="Times New Roman" w:cs="Times New Roman"/>
          <w:b/>
        </w:rPr>
        <w:t xml:space="preserve">Projekt spolupráce </w:t>
      </w:r>
      <w:r w:rsidRPr="005E0F8B">
        <w:rPr>
          <w:rFonts w:ascii="Times New Roman" w:hAnsi="Times New Roman" w:cs="Times New Roman"/>
        </w:rPr>
        <w:t>–</w:t>
      </w:r>
      <w:r w:rsidR="005E0F8B" w:rsidRPr="005E0F8B">
        <w:rPr>
          <w:rFonts w:ascii="Times New Roman" w:hAnsi="Times New Roman" w:cs="Times New Roman"/>
        </w:rPr>
        <w:t xml:space="preserve"> </w:t>
      </w:r>
      <w:r w:rsidR="005A08B0" w:rsidRPr="005E0F8B">
        <w:rPr>
          <w:rFonts w:ascii="Times New Roman" w:hAnsi="Times New Roman" w:cs="Times New Roman"/>
        </w:rPr>
        <w:t>V měsíci listopadu byla zveřejněna nová Pravidla pro projekty spolupráce. Začínáme promýšlet budoucí projekt, který bude možné podat v únoru 2018.</w:t>
      </w:r>
    </w:p>
    <w:p w14:paraId="428B8765" w14:textId="77777777" w:rsidR="00E16C0A" w:rsidRPr="005E0F8B" w:rsidRDefault="00E16C0A" w:rsidP="00705D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5E0F8B">
        <w:rPr>
          <w:rFonts w:ascii="Times New Roman" w:hAnsi="Times New Roman" w:cs="Times New Roman"/>
          <w:b/>
        </w:rPr>
        <w:t>Ostatní:</w:t>
      </w:r>
    </w:p>
    <w:p w14:paraId="7DD60BCC" w14:textId="77777777" w:rsidR="00D8297A" w:rsidRPr="005E0F8B" w:rsidRDefault="00D8297A" w:rsidP="00D8297A">
      <w:pPr>
        <w:ind w:left="360"/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</w:rPr>
        <w:t xml:space="preserve">Manažerka MAS se zúčastnila jednání </w:t>
      </w:r>
      <w:proofErr w:type="spellStart"/>
      <w:r w:rsidRPr="005E0F8B">
        <w:rPr>
          <w:rFonts w:ascii="Times New Roman" w:hAnsi="Times New Roman" w:cs="Times New Roman"/>
        </w:rPr>
        <w:t>minitýmu</w:t>
      </w:r>
      <w:proofErr w:type="spellEnd"/>
      <w:r w:rsidRPr="005E0F8B">
        <w:rPr>
          <w:rFonts w:ascii="Times New Roman" w:hAnsi="Times New Roman" w:cs="Times New Roman"/>
        </w:rPr>
        <w:t xml:space="preserve"> Kariérové poradenství v rámci KAP a pracovního jednání PS Vzdělávání Karlovarského kraje.</w:t>
      </w:r>
    </w:p>
    <w:p w14:paraId="178F96B6" w14:textId="77777777" w:rsidR="00170179" w:rsidRPr="005E0F8B" w:rsidRDefault="00170179" w:rsidP="00D8297A">
      <w:pPr>
        <w:ind w:left="360"/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</w:rPr>
        <w:t xml:space="preserve">Manažerka MAS se zúčastnila dvoudenního školení zaměřeného na participaci a facilitaci ve Valticích. Jednalo se o pilotní vyzkoušení vzdělávacího modulu připravovaného Pracovní skupinou vzdělávání pro manažery MAS v rámci celé ČR. </w:t>
      </w:r>
    </w:p>
    <w:p w14:paraId="7A95727F" w14:textId="77777777" w:rsidR="00170179" w:rsidRPr="005E0F8B" w:rsidRDefault="00170179" w:rsidP="00D8297A">
      <w:pPr>
        <w:ind w:left="360"/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</w:rPr>
        <w:t>Zástupce MAS Sokolovsko se zúčastnil jednání Valné hromady Národní sítě MAS ČR ve Valticích.</w:t>
      </w:r>
    </w:p>
    <w:p w14:paraId="52565CAF" w14:textId="77777777" w:rsidR="00532E7B" w:rsidRPr="005E0F8B" w:rsidRDefault="00532E7B" w:rsidP="00D8297A">
      <w:pPr>
        <w:ind w:left="360"/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</w:rPr>
        <w:t>Manažerka MAS Sokolovsko se zúčastnila setkání manažerů MAS a mikroregionů v Krajském úřadě v Karlových Varech. Účastníci setkání byli informováni o změnách pravidel v Programu obnovy venkova (POV):</w:t>
      </w:r>
    </w:p>
    <w:p w14:paraId="562E8ACD" w14:textId="1338BE29" w:rsidR="00532E7B" w:rsidRPr="005E0F8B" w:rsidRDefault="00532E7B" w:rsidP="00532E7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</w:rPr>
        <w:t>změny se budou schvalovat 18.</w:t>
      </w:r>
      <w:r w:rsidR="005E0F8B" w:rsidRPr="005E0F8B">
        <w:rPr>
          <w:rFonts w:ascii="Times New Roman" w:hAnsi="Times New Roman" w:cs="Times New Roman"/>
        </w:rPr>
        <w:t xml:space="preserve"> </w:t>
      </w:r>
      <w:r w:rsidRPr="005E0F8B">
        <w:rPr>
          <w:rFonts w:ascii="Times New Roman" w:hAnsi="Times New Roman" w:cs="Times New Roman"/>
        </w:rPr>
        <w:t>12. 2017</w:t>
      </w:r>
    </w:p>
    <w:p w14:paraId="528FC385" w14:textId="77777777" w:rsidR="00532E7B" w:rsidRPr="005E0F8B" w:rsidRDefault="00532E7B" w:rsidP="00532E7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</w:rPr>
        <w:t>nově se žádosti budou podávat elektronicky, jejich papírová verze se následně musí doručit na KÚKK</w:t>
      </w:r>
    </w:p>
    <w:p w14:paraId="704CB87B" w14:textId="77777777" w:rsidR="00532E7B" w:rsidRPr="005E0F8B" w:rsidRDefault="00532E7B" w:rsidP="00532E7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</w:rPr>
        <w:t>termín podá</w:t>
      </w:r>
      <w:bookmarkStart w:id="1" w:name="_GoBack"/>
      <w:bookmarkEnd w:id="1"/>
      <w:r w:rsidRPr="005E0F8B">
        <w:rPr>
          <w:rFonts w:ascii="Times New Roman" w:hAnsi="Times New Roman" w:cs="Times New Roman"/>
        </w:rPr>
        <w:t>ní žádostí pravděpodobně od poloviny února (zač. února vyhlášení výzvy)</w:t>
      </w:r>
    </w:p>
    <w:p w14:paraId="4A4E277E" w14:textId="77777777" w:rsidR="00532E7B" w:rsidRPr="005E0F8B" w:rsidRDefault="00532E7B" w:rsidP="00532E7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E0F8B">
        <w:rPr>
          <w:rFonts w:ascii="Times New Roman" w:hAnsi="Times New Roman" w:cs="Times New Roman"/>
        </w:rPr>
        <w:lastRenderedPageBreak/>
        <w:t>dojde k navýšení prostředků pro obce, bude možné žádat až 500.000 Kč, ale pouze jednou za 2 roky</w:t>
      </w:r>
    </w:p>
    <w:sectPr w:rsidR="00532E7B" w:rsidRPr="005E0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FFDC9C8" w15:done="0"/>
  <w15:commentEx w15:paraId="1632BF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FDC9C8" w16cid:durableId="1DCBF6E1"/>
  <w16cid:commentId w16cid:paraId="1632BF25" w16cid:durableId="1DCBF61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959AD"/>
    <w:multiLevelType w:val="hybridMultilevel"/>
    <w:tmpl w:val="072A5112"/>
    <w:lvl w:ilvl="0" w:tplc="7E4E1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55914"/>
    <w:multiLevelType w:val="hybridMultilevel"/>
    <w:tmpl w:val="12D6F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vana Jágriková">
    <w15:presenceInfo w15:providerId="Windows Live" w15:userId="c6ef3ab9c7d440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7F5"/>
    <w:rsid w:val="000D4E3F"/>
    <w:rsid w:val="00170179"/>
    <w:rsid w:val="002A5B92"/>
    <w:rsid w:val="00411BE6"/>
    <w:rsid w:val="00483477"/>
    <w:rsid w:val="00532E7B"/>
    <w:rsid w:val="005A08B0"/>
    <w:rsid w:val="005E0F8B"/>
    <w:rsid w:val="0064218D"/>
    <w:rsid w:val="00693723"/>
    <w:rsid w:val="00705DD5"/>
    <w:rsid w:val="00796409"/>
    <w:rsid w:val="007E547A"/>
    <w:rsid w:val="008547A6"/>
    <w:rsid w:val="00A66B67"/>
    <w:rsid w:val="00CB4BAF"/>
    <w:rsid w:val="00CE192D"/>
    <w:rsid w:val="00D8297A"/>
    <w:rsid w:val="00DC17F5"/>
    <w:rsid w:val="00E16C0A"/>
    <w:rsid w:val="00FC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D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05DD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05DD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701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01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017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01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017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0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0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05DD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05DD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701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01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017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01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017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0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0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 R29</dc:creator>
  <cp:lastModifiedBy>Uzivatel R28</cp:lastModifiedBy>
  <cp:revision>2</cp:revision>
  <dcterms:created xsi:type="dcterms:W3CDTF">2017-12-04T11:28:00Z</dcterms:created>
  <dcterms:modified xsi:type="dcterms:W3CDTF">2017-12-04T11:28:00Z</dcterms:modified>
</cp:coreProperties>
</file>